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AC5327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Del="00A000A6" w:rsidRDefault="0041103F" w:rsidP="00AD3ECA">
      <w:pPr>
        <w:tabs>
          <w:tab w:val="left" w:pos="2835"/>
        </w:tabs>
        <w:spacing w:before="40"/>
        <w:ind w:left="709"/>
        <w:jc w:val="both"/>
        <w:rPr>
          <w:del w:id="0" w:author="Krkošková Lenka" w:date="2022-07-19T10:12:00Z"/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ins w:id="1" w:author="Krkošková Lenka" w:date="2022-07-19T10:12:00Z">
        <w:r w:rsidR="00A000A6" w:rsidRPr="00A000A6">
          <w:rPr>
            <w:sz w:val="22"/>
            <w:szCs w:val="22"/>
            <w:rPrChange w:id="2" w:author="Krkošková Lenka" w:date="2022-07-19T10:12:00Z">
              <w:rPr>
                <w:sz w:val="24"/>
                <w:szCs w:val="24"/>
              </w:rPr>
            </w:rPrChange>
          </w:rPr>
          <w:t>Ing. Aleš Čermák, PhD. MBA, ředitel</w:t>
        </w:r>
      </w:ins>
      <w:del w:id="3" w:author="Krkošková Lenka" w:date="2022-07-19T10:12:00Z">
        <w:r w:rsidR="00DC098E" w:rsidRPr="00DC098E" w:rsidDel="00A000A6">
          <w:rPr>
            <w:sz w:val="22"/>
            <w:szCs w:val="22"/>
          </w:rPr>
          <w:delText>Ing. Jan Lichtneger</w:delText>
        </w:r>
        <w:r w:rsidR="00AD3ECA" w:rsidRPr="002A7147" w:rsidDel="00A000A6">
          <w:rPr>
            <w:sz w:val="22"/>
            <w:szCs w:val="22"/>
          </w:rPr>
          <w:delText>, ředitel</w:delText>
        </w:r>
      </w:del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2A7147" w:rsidRDefault="00AD3ECA" w:rsidP="00F8492A">
      <w:pPr>
        <w:spacing w:line="276" w:lineRule="auto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ab/>
      </w:r>
    </w:p>
    <w:p w:rsidR="0041103F" w:rsidRPr="002A7147" w:rsidRDefault="001F38B2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 xml:space="preserve">NÁZEV </w:t>
      </w:r>
      <w:r w:rsidR="00DC098E">
        <w:rPr>
          <w:b/>
          <w:sz w:val="22"/>
          <w:szCs w:val="22"/>
        </w:rPr>
        <w:t>OBCE</w:t>
      </w:r>
      <w:r w:rsidR="0041103F" w:rsidRPr="002A7147">
        <w:rPr>
          <w:sz w:val="22"/>
          <w:szCs w:val="22"/>
        </w:rPr>
        <w:t>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se sídlem: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………………………………………</w:t>
      </w:r>
    </w:p>
    <w:p w:rsidR="00AD3ECA" w:rsidRDefault="00DC098E" w:rsidP="00AD3ECA">
      <w:pPr>
        <w:ind w:left="709"/>
        <w:rPr>
          <w:sz w:val="22"/>
          <w:szCs w:val="22"/>
        </w:rPr>
      </w:pPr>
      <w:r w:rsidRPr="00DC098E">
        <w:rPr>
          <w:sz w:val="22"/>
          <w:szCs w:val="22"/>
        </w:rPr>
        <w:t xml:space="preserve">za kterou jedná </w:t>
      </w:r>
      <w:r w:rsidRPr="001F38B2">
        <w:rPr>
          <w:sz w:val="22"/>
          <w:szCs w:val="22"/>
          <w:highlight w:val="green"/>
        </w:rPr>
        <w:t>bude doplněno</w:t>
      </w:r>
      <w:r w:rsidRPr="00DC098E">
        <w:rPr>
          <w:sz w:val="22"/>
          <w:szCs w:val="22"/>
        </w:rPr>
        <w:t>, starosta</w:t>
      </w:r>
    </w:p>
    <w:p w:rsidR="00DC098E" w:rsidRPr="002A7147" w:rsidRDefault="00DC098E" w:rsidP="00AD3ECA">
      <w:pPr>
        <w:ind w:left="709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č.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lastRenderedPageBreak/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byl</w:t>
      </w:r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č. 2 </w:t>
      </w:r>
      <w:r w:rsidR="003E6E88" w:rsidRPr="002A7147">
        <w:rPr>
          <w:sz w:val="22"/>
          <w:szCs w:val="22"/>
        </w:rPr>
        <w:t xml:space="preserve">nedílnou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č. 3 </w:t>
      </w:r>
      <w:r w:rsidRPr="002A7147">
        <w:rPr>
          <w:sz w:val="22"/>
          <w:szCs w:val="22"/>
        </w:rPr>
        <w:t xml:space="preserve">nedílnou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186E44" w:rsidRPr="002A7147" w:rsidRDefault="00186E44" w:rsidP="00186E44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lastRenderedPageBreak/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5E068D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 xml:space="preserve">y, </w:t>
      </w:r>
      <w:r w:rsidR="00264F06" w:rsidRPr="005E068D">
        <w:rPr>
          <w:sz w:val="22"/>
          <w:szCs w:val="22"/>
        </w:rPr>
        <w:t xml:space="preserve">z nichž 1 bude s úředně ověřenými podpisy pro účely </w:t>
      </w:r>
      <w:r w:rsidR="00DF73DF" w:rsidRPr="005E068D">
        <w:rPr>
          <w:sz w:val="22"/>
          <w:szCs w:val="22"/>
        </w:rPr>
        <w:t>vkladu smlouvy do katastru nemovitostí</w:t>
      </w:r>
      <w:r w:rsidR="00264F06" w:rsidRPr="005E068D">
        <w:rPr>
          <w:sz w:val="22"/>
          <w:szCs w:val="22"/>
        </w:rPr>
        <w:t>, a vlastník obdrží 2 stejnopisy</w:t>
      </w:r>
      <w:r w:rsidRPr="005E068D">
        <w:rPr>
          <w:sz w:val="22"/>
          <w:szCs w:val="22"/>
        </w:rPr>
        <w:t>.</w:t>
      </w:r>
    </w:p>
    <w:p w:rsidR="00887811" w:rsidRPr="00F8492A" w:rsidRDefault="005E068D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5E068D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>Vlastník</w:t>
      </w:r>
      <w:r w:rsidRPr="005E068D">
        <w:rPr>
          <w:sz w:val="22"/>
          <w:szCs w:val="22"/>
        </w:rPr>
        <w:t xml:space="preserve"> bere na vědomí, že </w:t>
      </w:r>
      <w:r>
        <w:rPr>
          <w:sz w:val="22"/>
          <w:szCs w:val="22"/>
        </w:rPr>
        <w:t>stavebník</w:t>
      </w:r>
      <w:r w:rsidRPr="005E068D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 xml:space="preserve">Vlastník </w:t>
      </w:r>
      <w:r w:rsidRPr="005E068D">
        <w:rPr>
          <w:sz w:val="22"/>
          <w:szCs w:val="22"/>
        </w:rPr>
        <w:t xml:space="preserve">souhlasí s uveřejněním této smlouvy na úřední desce Středočeského kraje, a to v případě, kdy </w:t>
      </w:r>
      <w:r>
        <w:rPr>
          <w:sz w:val="22"/>
          <w:szCs w:val="22"/>
        </w:rPr>
        <w:t xml:space="preserve">stavebník </w:t>
      </w:r>
      <w:r w:rsidRPr="005E068D">
        <w:rPr>
          <w:sz w:val="22"/>
          <w:szCs w:val="22"/>
        </w:rPr>
        <w:t>nese v souladu se svými interními předpisy povinnost uveřejnění smlouvy na úřední desce Středočeského kraje</w:t>
      </w:r>
      <w:r w:rsidR="00887811" w:rsidRPr="00F8492A">
        <w:rPr>
          <w:sz w:val="22"/>
          <w:szCs w:val="22"/>
        </w:rPr>
        <w:t xml:space="preserve">. </w:t>
      </w:r>
    </w:p>
    <w:p w:rsidR="00075D9B" w:rsidRPr="002A7147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5E068D">
        <w:rPr>
          <w:sz w:val="22"/>
          <w:szCs w:val="22"/>
        </w:rPr>
        <w:t xml:space="preserve">Stane-li se či ukáže-li se kterékoli z ustanovení této </w:t>
      </w:r>
      <w:r w:rsidR="00666C11" w:rsidRPr="005E068D">
        <w:rPr>
          <w:sz w:val="22"/>
          <w:szCs w:val="22"/>
        </w:rPr>
        <w:t>s</w:t>
      </w:r>
      <w:r w:rsidRPr="005E068D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 w:rsidRPr="005E068D">
        <w:rPr>
          <w:sz w:val="22"/>
          <w:szCs w:val="22"/>
        </w:rPr>
        <w:t>s</w:t>
      </w:r>
      <w:r w:rsidRPr="005E068D">
        <w:rPr>
          <w:sz w:val="22"/>
          <w:szCs w:val="22"/>
        </w:rPr>
        <w:t xml:space="preserve">mlouvy. Smluvní strany nahradí takové neplatné, neúčinné popř. zdánlivé ustanovení </w:t>
      </w:r>
      <w:r w:rsidR="00666C11" w:rsidRPr="005E068D">
        <w:rPr>
          <w:sz w:val="22"/>
          <w:szCs w:val="22"/>
        </w:rPr>
        <w:t>s</w:t>
      </w:r>
      <w:r w:rsidRPr="005E068D">
        <w:rPr>
          <w:sz w:val="22"/>
          <w:szCs w:val="22"/>
        </w:rPr>
        <w:t>mlouvy platným a účinným ustanovením, které bude svým ekonomickým</w:t>
      </w:r>
      <w:r w:rsidRPr="002A7147">
        <w:rPr>
          <w:sz w:val="22"/>
          <w:szCs w:val="22"/>
        </w:rPr>
        <w:t xml:space="preserve"> dopadem co nejbližší (v maximální možné míře přípustné platnými právními předpisy) ustanovení, které má být nahrazeno, a úmysl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mluvních stran nebude takovou změnou dotčen, a to ve lhůtě </w:t>
      </w:r>
      <w:r w:rsidR="00911D53" w:rsidRPr="00E50DEA">
        <w:rPr>
          <w:sz w:val="22"/>
          <w:szCs w:val="22"/>
          <w:highlight w:val="yellow"/>
        </w:rPr>
        <w:t>30</w:t>
      </w:r>
      <w:r w:rsidRPr="002A7147">
        <w:rPr>
          <w:sz w:val="22"/>
          <w:szCs w:val="22"/>
        </w:rPr>
        <w:t> dnů od obdržení kteroukoli smluvní stranou příslušné výzvy druhé smluvní strany.</w:t>
      </w:r>
    </w:p>
    <w:p w:rsidR="00046B1A" w:rsidRPr="002A7147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color w:val="000000"/>
          <w:sz w:val="22"/>
          <w:szCs w:val="22"/>
        </w:rPr>
        <w:t>N</w:t>
      </w:r>
      <w:r w:rsidR="00046B1A" w:rsidRPr="002A7147">
        <w:rPr>
          <w:color w:val="000000"/>
          <w:sz w:val="22"/>
          <w:szCs w:val="22"/>
        </w:rPr>
        <w:t>edílnou součástí této smlouvy jsou tyto její</w:t>
      </w:r>
      <w:r w:rsidRPr="002A7147">
        <w:rPr>
          <w:color w:val="000000"/>
          <w:sz w:val="22"/>
          <w:szCs w:val="22"/>
        </w:rPr>
        <w:t xml:space="preserve"> příloh</w:t>
      </w:r>
      <w:r w:rsidR="00046B1A" w:rsidRPr="002A7147">
        <w:rPr>
          <w:color w:val="000000"/>
          <w:sz w:val="22"/>
          <w:szCs w:val="22"/>
        </w:rPr>
        <w:t>y:</w:t>
      </w:r>
    </w:p>
    <w:p w:rsidR="00046B1A" w:rsidRPr="002A7147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lastRenderedPageBreak/>
        <w:t xml:space="preserve">Příloha č. 1 - </w:t>
      </w:r>
      <w:r w:rsidRPr="002A7147">
        <w:rPr>
          <w:sz w:val="22"/>
          <w:szCs w:val="22"/>
        </w:rPr>
        <w:t xml:space="preserve">Usnesení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 xml:space="preserve">Příloha č. 3 -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color w:val="000000" w:themeColor="text1"/>
          <w:sz w:val="22"/>
          <w:szCs w:val="22"/>
          <w:highlight w:val="yellow"/>
        </w:rPr>
        <w:t>Tato smlouva byla schválena zastupitelstv</w:t>
      </w:r>
      <w:r w:rsidR="003F3834" w:rsidRPr="00E73FE8">
        <w:rPr>
          <w:i/>
          <w:color w:val="000000" w:themeColor="text1"/>
          <w:sz w:val="22"/>
          <w:szCs w:val="22"/>
          <w:highlight w:val="yellow"/>
        </w:rPr>
        <w:t>em</w:t>
      </w:r>
      <w:r w:rsidR="00B345B9" w:rsidRPr="00E73FE8">
        <w:rPr>
          <w:sz w:val="22"/>
          <w:szCs w:val="22"/>
          <w:highlight w:val="yellow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color w:val="000000" w:themeColor="text1"/>
          <w:sz w:val="22"/>
          <w:szCs w:val="22"/>
          <w:highlight w:val="yellow"/>
        </w:rPr>
        <w:t>na zasedání zastupitelstva dne</w:t>
      </w:r>
      <w:r w:rsidRPr="002A7147">
        <w:rPr>
          <w:i/>
          <w:color w:val="000000" w:themeColor="text1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B345B9" w:rsidRPr="00E73FE8">
        <w:rPr>
          <w:i/>
          <w:sz w:val="22"/>
          <w:szCs w:val="22"/>
          <w:highlight w:val="yellow"/>
        </w:rPr>
        <w:t>,</w:t>
      </w:r>
      <w:r w:rsidRPr="00E73FE8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2A7147">
        <w:rPr>
          <w:i/>
          <w:color w:val="000000" w:themeColor="text1"/>
          <w:sz w:val="22"/>
          <w:szCs w:val="22"/>
        </w:rPr>
        <w:t> 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 xml:space="preserve">v souladu se zákonem č. 128/2000 Sb., o obcích, (obecní zřízení), ve znění pozdějších předpisů. Toto prohlášení se činí v souladu </w:t>
      </w:r>
      <w:r w:rsidR="003F3834" w:rsidRPr="00E73FE8">
        <w:rPr>
          <w:i/>
          <w:sz w:val="22"/>
          <w:szCs w:val="22"/>
          <w:highlight w:val="yellow"/>
        </w:rPr>
        <w:t>s ust. § 41 citovaného zákona a </w:t>
      </w:r>
      <w:r w:rsidRPr="00E73FE8">
        <w:rPr>
          <w:i/>
          <w:sz w:val="22"/>
          <w:szCs w:val="22"/>
          <w:highlight w:val="yellow"/>
        </w:rPr>
        <w:t>považuje se za doložku potvrzující splnění podmínek zákona. (</w:t>
      </w:r>
      <w:r w:rsidRPr="00A05635">
        <w:rPr>
          <w:i/>
          <w:sz w:val="22"/>
          <w:szCs w:val="22"/>
          <w:highlight w:val="yellow"/>
          <w:u w:val="single"/>
        </w:rPr>
        <w:t xml:space="preserve">pro případ, že bude </w:t>
      </w:r>
      <w:r w:rsidR="00E50DEA">
        <w:rPr>
          <w:i/>
          <w:sz w:val="22"/>
          <w:szCs w:val="22"/>
          <w:highlight w:val="yellow"/>
          <w:u w:val="single"/>
        </w:rPr>
        <w:t xml:space="preserve">vlastníkem </w:t>
      </w:r>
      <w:r w:rsidRPr="00A05635">
        <w:rPr>
          <w:i/>
          <w:sz w:val="22"/>
          <w:szCs w:val="22"/>
          <w:highlight w:val="yellow"/>
          <w:u w:val="single"/>
        </w:rPr>
        <w:t>obec</w:t>
      </w:r>
      <w:r w:rsidRPr="00E73FE8">
        <w:rPr>
          <w:i/>
          <w:sz w:val="22"/>
          <w:szCs w:val="22"/>
          <w:highlight w:val="yellow"/>
        </w:rPr>
        <w:t>)</w:t>
      </w:r>
      <w:bookmarkStart w:id="4" w:name="_DV_C373"/>
    </w:p>
    <w:p w:rsidR="00887811" w:rsidRPr="00851FC2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sz w:val="22"/>
          <w:szCs w:val="22"/>
          <w:highlight w:val="yellow"/>
        </w:rPr>
        <w:t>Tato smlouva</w:t>
      </w:r>
      <w:bookmarkStart w:id="5" w:name="_DV_M132"/>
      <w:bookmarkEnd w:id="4"/>
      <w:bookmarkEnd w:id="5"/>
      <w:r w:rsidR="000B494A" w:rsidRPr="00E73FE8">
        <w:rPr>
          <w:i/>
          <w:sz w:val="22"/>
          <w:szCs w:val="22"/>
          <w:highlight w:val="yellow"/>
        </w:rPr>
        <w:t xml:space="preserve"> byla schválena </w:t>
      </w:r>
      <w:r w:rsidR="00EC4D93" w:rsidRPr="00E73FE8">
        <w:rPr>
          <w:i/>
          <w:sz w:val="22"/>
          <w:szCs w:val="22"/>
          <w:highlight w:val="yellow"/>
        </w:rPr>
        <w:t>zastupitelstvem</w:t>
      </w:r>
      <w:r w:rsidR="005111DB" w:rsidRPr="00E73FE8">
        <w:rPr>
          <w:i/>
          <w:sz w:val="22"/>
          <w:szCs w:val="22"/>
          <w:highlight w:val="yellow"/>
        </w:rPr>
        <w:t xml:space="preserve"> stavebníka</w:t>
      </w:r>
      <w:r w:rsidRPr="00E73FE8">
        <w:rPr>
          <w:i/>
          <w:sz w:val="22"/>
          <w:szCs w:val="22"/>
          <w:highlight w:val="yellow"/>
        </w:rPr>
        <w:t xml:space="preserve"> na je</w:t>
      </w:r>
      <w:r w:rsidR="003F3834" w:rsidRPr="00E73FE8">
        <w:rPr>
          <w:i/>
          <w:sz w:val="22"/>
          <w:szCs w:val="22"/>
          <w:highlight w:val="yellow"/>
        </w:rPr>
        <w:t>ho</w:t>
      </w:r>
      <w:r w:rsidRPr="00E73FE8">
        <w:rPr>
          <w:i/>
          <w:sz w:val="22"/>
          <w:szCs w:val="22"/>
          <w:highlight w:val="yellow"/>
        </w:rPr>
        <w:t xml:space="preserve"> zasedání dne</w:t>
      </w:r>
      <w:bookmarkStart w:id="6" w:name="_DV_C379"/>
      <w:r w:rsidRPr="00851FC2">
        <w:rPr>
          <w:i/>
          <w:sz w:val="22"/>
          <w:szCs w:val="22"/>
        </w:rPr>
        <w:t xml:space="preserve"> </w:t>
      </w:r>
      <w:bookmarkEnd w:id="6"/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usnesením č.</w:t>
      </w:r>
      <w:r w:rsidRPr="00851FC2">
        <w:rPr>
          <w:i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v souladu se zákonem č. 129</w:t>
      </w:r>
      <w:bookmarkStart w:id="7" w:name="_DV_C382"/>
      <w:r w:rsidRPr="00E73FE8">
        <w:rPr>
          <w:i/>
          <w:sz w:val="22"/>
          <w:szCs w:val="22"/>
          <w:highlight w:val="yellow"/>
        </w:rPr>
        <w:t>/2000 Sb., o krajích,</w:t>
      </w:r>
      <w:bookmarkEnd w:id="7"/>
      <w:r w:rsidRPr="00E73FE8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8" w:name="_DV_C383"/>
      <w:r w:rsidRPr="00E73FE8">
        <w:rPr>
          <w:i/>
          <w:sz w:val="22"/>
          <w:szCs w:val="22"/>
          <w:highlight w:val="yellow"/>
        </w:rPr>
        <w:t xml:space="preserve"> </w:t>
      </w:r>
      <w:bookmarkEnd w:id="8"/>
      <w:r w:rsidRPr="00E73FE8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DC098E" w:rsidRDefault="009E3CCC" w:rsidP="009E3CCC">
      <w:pPr>
        <w:tabs>
          <w:tab w:val="left" w:pos="426"/>
        </w:tabs>
        <w:rPr>
          <w:sz w:val="22"/>
          <w:szCs w:val="22"/>
        </w:rPr>
      </w:pPr>
      <w:r w:rsidRPr="00DC098E">
        <w:rPr>
          <w:sz w:val="22"/>
          <w:szCs w:val="22"/>
        </w:rPr>
        <w:t>________________________________</w:t>
      </w:r>
      <w:r w:rsidRPr="00DC098E">
        <w:rPr>
          <w:sz w:val="22"/>
          <w:szCs w:val="22"/>
        </w:rPr>
        <w:tab/>
      </w:r>
      <w:r w:rsidRPr="00DC098E">
        <w:rPr>
          <w:sz w:val="22"/>
          <w:szCs w:val="22"/>
        </w:rPr>
        <w:tab/>
      </w:r>
      <w:r w:rsidRPr="00DC098E">
        <w:rPr>
          <w:sz w:val="22"/>
          <w:szCs w:val="22"/>
        </w:rPr>
        <w:tab/>
        <w:t xml:space="preserve">  ________________________________</w:t>
      </w:r>
    </w:p>
    <w:p w:rsidR="00DF73DF" w:rsidRPr="00F8492A" w:rsidRDefault="009E3CCC" w:rsidP="00DF73DF">
      <w:pPr>
        <w:ind w:firstLine="708"/>
        <w:rPr>
          <w:b/>
          <w:sz w:val="22"/>
          <w:szCs w:val="22"/>
        </w:rPr>
      </w:pPr>
      <w:r w:rsidRPr="00F8492A">
        <w:rPr>
          <w:b/>
          <w:sz w:val="22"/>
          <w:szCs w:val="22"/>
        </w:rPr>
        <w:t>za Středočeský kraj</w:t>
      </w:r>
    </w:p>
    <w:p w:rsidR="009E3CCC" w:rsidRPr="00F8492A" w:rsidRDefault="009E3CCC" w:rsidP="009E3CCC">
      <w:pPr>
        <w:rPr>
          <w:b/>
          <w:sz w:val="22"/>
          <w:szCs w:val="22"/>
        </w:rPr>
      </w:pPr>
      <w:r w:rsidRPr="00F8492A">
        <w:rPr>
          <w:b/>
          <w:sz w:val="22"/>
          <w:szCs w:val="22"/>
        </w:rPr>
        <w:t>Krajská správa a údržba silnic Středočeského</w:t>
      </w:r>
    </w:p>
    <w:p w:rsidR="009E3CCC" w:rsidRPr="00DC098E" w:rsidRDefault="00A000A6" w:rsidP="009E3CCC">
      <w:pPr>
        <w:rPr>
          <w:b/>
          <w:sz w:val="22"/>
          <w:szCs w:val="22"/>
        </w:rPr>
      </w:pPr>
      <w:ins w:id="9" w:author="Krkošková Lenka" w:date="2022-07-19T10:12:00Z">
        <w:r>
          <w:rPr>
            <w:b/>
            <w:sz w:val="22"/>
            <w:szCs w:val="22"/>
          </w:rPr>
          <w:t xml:space="preserve">      </w:t>
        </w:r>
      </w:ins>
      <w:r w:rsidR="009E3CCC" w:rsidRPr="00F8492A">
        <w:rPr>
          <w:b/>
          <w:sz w:val="22"/>
          <w:szCs w:val="22"/>
        </w:rPr>
        <w:t>kraje, příspěvková organizace</w:t>
      </w:r>
    </w:p>
    <w:p w:rsidR="009E3CCC" w:rsidRPr="00A000A6" w:rsidRDefault="00D4782F" w:rsidP="009E3CCC">
      <w:pPr>
        <w:rPr>
          <w:sz w:val="22"/>
          <w:szCs w:val="22"/>
          <w:rPrChange w:id="10" w:author="Krkošková Lenka" w:date="2022-07-19T10:12:00Z">
            <w:rPr>
              <w:sz w:val="22"/>
              <w:szCs w:val="22"/>
            </w:rPr>
          </w:rPrChange>
        </w:rPr>
      </w:pPr>
      <w:r w:rsidRPr="00DC098E">
        <w:rPr>
          <w:sz w:val="22"/>
          <w:szCs w:val="22"/>
        </w:rPr>
        <w:t xml:space="preserve">    </w:t>
      </w:r>
      <w:del w:id="11" w:author="Krkošková Lenka" w:date="2022-07-19T10:12:00Z">
        <w:r w:rsidRPr="00DC098E" w:rsidDel="00A000A6">
          <w:rPr>
            <w:sz w:val="22"/>
            <w:szCs w:val="22"/>
          </w:rPr>
          <w:delText xml:space="preserve">   </w:delText>
        </w:r>
      </w:del>
      <w:del w:id="12" w:author="Krkošková Lenka" w:date="2022-07-19T10:13:00Z">
        <w:r w:rsidRPr="00DC098E" w:rsidDel="00A000A6">
          <w:rPr>
            <w:sz w:val="22"/>
            <w:szCs w:val="22"/>
          </w:rPr>
          <w:delText xml:space="preserve"> </w:delText>
        </w:r>
      </w:del>
      <w:ins w:id="13" w:author="Krkošková Lenka" w:date="2022-07-19T10:12:00Z">
        <w:r w:rsidR="00A000A6" w:rsidRPr="00A000A6">
          <w:rPr>
            <w:sz w:val="22"/>
            <w:szCs w:val="22"/>
            <w:rPrChange w:id="14" w:author="Krkošková Lenka" w:date="2022-07-19T10:12:00Z">
              <w:rPr>
                <w:sz w:val="24"/>
                <w:szCs w:val="24"/>
              </w:rPr>
            </w:rPrChange>
          </w:rPr>
          <w:t>Ing. Aleš Čermák, PhD. MBA, ředitel</w:t>
        </w:r>
      </w:ins>
      <w:del w:id="15" w:author="Krkošková Lenka" w:date="2022-07-19T10:12:00Z">
        <w:r w:rsidR="00DC098E" w:rsidRPr="00A000A6" w:rsidDel="00A000A6">
          <w:rPr>
            <w:sz w:val="22"/>
            <w:szCs w:val="22"/>
            <w:rPrChange w:id="16" w:author="Krkošková Lenka" w:date="2022-07-19T10:12:00Z">
              <w:rPr>
                <w:sz w:val="22"/>
                <w:szCs w:val="22"/>
              </w:rPr>
            </w:rPrChange>
          </w:rPr>
          <w:delText>Ing. Jan Lichtneger</w:delText>
        </w:r>
        <w:r w:rsidRPr="00A000A6" w:rsidDel="00A000A6">
          <w:rPr>
            <w:sz w:val="22"/>
            <w:szCs w:val="22"/>
            <w:rPrChange w:id="17" w:author="Krkošková Lenka" w:date="2022-07-19T10:12:00Z">
              <w:rPr>
                <w:sz w:val="22"/>
                <w:szCs w:val="22"/>
              </w:rPr>
            </w:rPrChange>
          </w:rPr>
          <w:delText>,</w:delText>
        </w:r>
        <w:r w:rsidR="009E3CCC" w:rsidRPr="00A000A6" w:rsidDel="00A000A6">
          <w:rPr>
            <w:sz w:val="22"/>
            <w:szCs w:val="22"/>
            <w:rPrChange w:id="18" w:author="Krkošková Lenka" w:date="2022-07-19T10:12:00Z">
              <w:rPr>
                <w:sz w:val="22"/>
                <w:szCs w:val="22"/>
              </w:rPr>
            </w:rPrChange>
          </w:rPr>
          <w:delText xml:space="preserve"> ředitel</w:delText>
        </w:r>
      </w:del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  <w:bookmarkStart w:id="19" w:name="_GoBack"/>
      <w:bookmarkEnd w:id="19"/>
    </w:p>
    <w:sectPr w:rsidR="004F7C41" w:rsidRPr="009E3CCC" w:rsidSect="006466E5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327" w:rsidRDefault="00AC5327" w:rsidP="009945C9">
      <w:r>
        <w:separator/>
      </w:r>
    </w:p>
  </w:endnote>
  <w:endnote w:type="continuationSeparator" w:id="0">
    <w:p w:rsidR="00AC5327" w:rsidRDefault="00AC5327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AB9" w:rsidRDefault="00371FA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371FAD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A000A6">
          <w:rPr>
            <w:noProof/>
            <w:sz w:val="22"/>
            <w:szCs w:val="22"/>
          </w:rPr>
          <w:t>3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327" w:rsidRDefault="00AC5327" w:rsidP="009945C9">
      <w:r>
        <w:separator/>
      </w:r>
    </w:p>
  </w:footnote>
  <w:footnote w:type="continuationSeparator" w:id="0">
    <w:p w:rsidR="00AC5327" w:rsidRDefault="00AC5327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košková Lenka">
    <w15:presenceInfo w15:providerId="AD" w15:userId="S-1-5-21-1410699029-3057479311-3943321552-16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31B4"/>
    <w:rsid w:val="000B494A"/>
    <w:rsid w:val="000B52FF"/>
    <w:rsid w:val="000B6CAB"/>
    <w:rsid w:val="000D5789"/>
    <w:rsid w:val="000D794B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14A55"/>
    <w:rsid w:val="00216C78"/>
    <w:rsid w:val="00223CB0"/>
    <w:rsid w:val="00230F29"/>
    <w:rsid w:val="00250107"/>
    <w:rsid w:val="00250A95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23AAC"/>
    <w:rsid w:val="003264C2"/>
    <w:rsid w:val="00327A80"/>
    <w:rsid w:val="0033168C"/>
    <w:rsid w:val="003420F4"/>
    <w:rsid w:val="003450D9"/>
    <w:rsid w:val="00371FAD"/>
    <w:rsid w:val="003740FA"/>
    <w:rsid w:val="00376854"/>
    <w:rsid w:val="00391607"/>
    <w:rsid w:val="00392F17"/>
    <w:rsid w:val="003964A3"/>
    <w:rsid w:val="0039660A"/>
    <w:rsid w:val="003B47C9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588"/>
    <w:rsid w:val="00453B0B"/>
    <w:rsid w:val="004605A0"/>
    <w:rsid w:val="00470B89"/>
    <w:rsid w:val="00472029"/>
    <w:rsid w:val="0048264B"/>
    <w:rsid w:val="0048555A"/>
    <w:rsid w:val="004969E9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068D"/>
    <w:rsid w:val="005E17BF"/>
    <w:rsid w:val="005E6CD0"/>
    <w:rsid w:val="005E7A2F"/>
    <w:rsid w:val="005F1EE1"/>
    <w:rsid w:val="005F4872"/>
    <w:rsid w:val="00605128"/>
    <w:rsid w:val="00617123"/>
    <w:rsid w:val="00634601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0A6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327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0813"/>
    <w:rsid w:val="00C820A0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47A7"/>
    <w:rsid w:val="00DB0857"/>
    <w:rsid w:val="00DB7BD3"/>
    <w:rsid w:val="00DC098E"/>
    <w:rsid w:val="00DD57B3"/>
    <w:rsid w:val="00DF73DF"/>
    <w:rsid w:val="00E16982"/>
    <w:rsid w:val="00E20287"/>
    <w:rsid w:val="00E23F7D"/>
    <w:rsid w:val="00E32D05"/>
    <w:rsid w:val="00E42464"/>
    <w:rsid w:val="00E42A24"/>
    <w:rsid w:val="00E43F51"/>
    <w:rsid w:val="00E50DEA"/>
    <w:rsid w:val="00E65E5C"/>
    <w:rsid w:val="00E73FE8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F00168"/>
    <w:rsid w:val="00F07BE1"/>
    <w:rsid w:val="00F17857"/>
    <w:rsid w:val="00F21926"/>
    <w:rsid w:val="00F3639D"/>
    <w:rsid w:val="00F4038C"/>
    <w:rsid w:val="00F40ED8"/>
    <w:rsid w:val="00F574A6"/>
    <w:rsid w:val="00F61AD9"/>
    <w:rsid w:val="00F6513B"/>
    <w:rsid w:val="00F65DC6"/>
    <w:rsid w:val="00F66E76"/>
    <w:rsid w:val="00F742F5"/>
    <w:rsid w:val="00F832A9"/>
    <w:rsid w:val="00F8492A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8F97B011-8A5D-4175-9C35-851C788D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1712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6</cp:revision>
  <dcterms:created xsi:type="dcterms:W3CDTF">2022-06-05T14:55:00Z</dcterms:created>
  <dcterms:modified xsi:type="dcterms:W3CDTF">2022-07-19T08:13:00Z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